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C71" w:rsidRPr="004B2C71" w:rsidRDefault="004B2C71" w:rsidP="004B2C71">
      <w:pPr>
        <w:widowControl w:val="0"/>
        <w:autoSpaceDE w:val="0"/>
        <w:autoSpaceDN w:val="0"/>
        <w:adjustRightInd w:val="0"/>
        <w:spacing w:after="240" w:line="240" w:lineRule="auto"/>
        <w:rPr>
          <w:rFonts w:ascii="Cambria" w:hAnsi="Cambria" w:cs="Verdana"/>
          <w:bCs/>
          <w:sz w:val="24"/>
          <w:szCs w:val="38"/>
        </w:rPr>
      </w:pPr>
      <w:r w:rsidRPr="004B2C71">
        <w:rPr>
          <w:rFonts w:ascii="Cambria" w:hAnsi="Cambria" w:cs="Verdana"/>
          <w:bCs/>
          <w:sz w:val="24"/>
          <w:szCs w:val="38"/>
        </w:rPr>
        <w:t>Cartoon Physics, part 1</w:t>
      </w:r>
    </w:p>
    <w:p w:rsidR="004B2C71" w:rsidRPr="004B2C71" w:rsidRDefault="004B2C71" w:rsidP="004B2C71">
      <w:pPr>
        <w:widowControl w:val="0"/>
        <w:autoSpaceDE w:val="0"/>
        <w:autoSpaceDN w:val="0"/>
        <w:adjustRightInd w:val="0"/>
        <w:spacing w:after="260" w:line="240" w:lineRule="auto"/>
        <w:rPr>
          <w:rFonts w:ascii="Cambria" w:hAnsi="Cambria" w:cs="Verdana"/>
          <w:i/>
          <w:iCs/>
          <w:sz w:val="24"/>
          <w:szCs w:val="32"/>
        </w:rPr>
      </w:pPr>
      <w:r w:rsidRPr="004B2C71">
        <w:rPr>
          <w:rFonts w:ascii="Cambria" w:hAnsi="Cambria" w:cs="Verdana"/>
          <w:i/>
          <w:iCs/>
          <w:sz w:val="24"/>
          <w:szCs w:val="32"/>
        </w:rPr>
        <w:t>Nick Flynn</w:t>
      </w:r>
    </w:p>
    <w:p w:rsidR="004B2C71" w:rsidRPr="004B2C71" w:rsidRDefault="004B2C71" w:rsidP="004B2C71">
      <w:pPr>
        <w:widowControl w:val="0"/>
        <w:autoSpaceDE w:val="0"/>
        <w:autoSpaceDN w:val="0"/>
        <w:adjustRightInd w:val="0"/>
        <w:spacing w:after="260" w:line="240" w:lineRule="auto"/>
        <w:rPr>
          <w:rFonts w:ascii="Cambria" w:hAnsi="Cambria" w:cs="Verdana"/>
          <w:bCs/>
          <w:sz w:val="24"/>
          <w:szCs w:val="26"/>
        </w:rPr>
      </w:pPr>
      <w:r w:rsidRPr="004B2C71">
        <w:rPr>
          <w:rFonts w:ascii="Cambria" w:hAnsi="Cambria" w:cs="Verdana"/>
          <w:bCs/>
          <w:sz w:val="24"/>
          <w:szCs w:val="26"/>
        </w:rPr>
        <w:t xml:space="preserve">Children under, say, </w:t>
      </w:r>
      <w:r w:rsidRPr="004B2C71">
        <w:rPr>
          <w:rFonts w:ascii="Cambria" w:hAnsi="Cambria" w:cs="Verdana"/>
          <w:bCs/>
          <w:i/>
          <w:iCs/>
          <w:sz w:val="24"/>
          <w:szCs w:val="26"/>
        </w:rPr>
        <w:t>ten</w:t>
      </w:r>
      <w:r w:rsidRPr="004B2C71">
        <w:rPr>
          <w:rFonts w:ascii="Cambria" w:hAnsi="Cambria" w:cs="Verdana"/>
          <w:bCs/>
          <w:sz w:val="24"/>
          <w:szCs w:val="26"/>
        </w:rPr>
        <w:t>, shouldn't know that the universe is ever-expanding, inexorably pushing into the vacuum, galaxies</w:t>
      </w:r>
    </w:p>
    <w:p w:rsidR="004B2C71" w:rsidRPr="004B2C71" w:rsidRDefault="004B2C71" w:rsidP="004B2C71">
      <w:pPr>
        <w:widowControl w:val="0"/>
        <w:autoSpaceDE w:val="0"/>
        <w:autoSpaceDN w:val="0"/>
        <w:adjustRightInd w:val="0"/>
        <w:spacing w:after="260" w:line="240" w:lineRule="auto"/>
        <w:rPr>
          <w:rFonts w:ascii="Cambria" w:hAnsi="Cambria" w:cs="Verdana"/>
          <w:bCs/>
          <w:sz w:val="24"/>
          <w:szCs w:val="26"/>
        </w:rPr>
      </w:pPr>
      <w:r w:rsidRPr="004B2C71">
        <w:rPr>
          <w:rFonts w:ascii="Cambria" w:hAnsi="Cambria" w:cs="Verdana"/>
          <w:bCs/>
          <w:sz w:val="24"/>
          <w:szCs w:val="26"/>
        </w:rPr>
        <w:t>swallowed by galaxies, whole</w:t>
      </w:r>
    </w:p>
    <w:p w:rsidR="004B2C71" w:rsidRPr="004B2C71" w:rsidRDefault="004B2C71" w:rsidP="004B2C71">
      <w:pPr>
        <w:widowControl w:val="0"/>
        <w:autoSpaceDE w:val="0"/>
        <w:autoSpaceDN w:val="0"/>
        <w:adjustRightInd w:val="0"/>
        <w:spacing w:after="260" w:line="240" w:lineRule="auto"/>
        <w:rPr>
          <w:rFonts w:ascii="Cambria" w:hAnsi="Cambria" w:cs="Verdana"/>
          <w:bCs/>
          <w:sz w:val="24"/>
          <w:szCs w:val="26"/>
        </w:rPr>
      </w:pPr>
      <w:r w:rsidRPr="004B2C71">
        <w:rPr>
          <w:rFonts w:ascii="Cambria" w:hAnsi="Cambria" w:cs="Verdana"/>
          <w:bCs/>
          <w:sz w:val="24"/>
          <w:szCs w:val="26"/>
        </w:rPr>
        <w:t>solar systems collapsing, all of it acted out in silence. At ten we are still learning</w:t>
      </w:r>
    </w:p>
    <w:p w:rsidR="004B2C71" w:rsidRPr="004B2C71" w:rsidRDefault="004B2C71" w:rsidP="004B2C71">
      <w:pPr>
        <w:widowControl w:val="0"/>
        <w:autoSpaceDE w:val="0"/>
        <w:autoSpaceDN w:val="0"/>
        <w:adjustRightInd w:val="0"/>
        <w:spacing w:after="260" w:line="240" w:lineRule="auto"/>
        <w:rPr>
          <w:rFonts w:ascii="Cambria" w:hAnsi="Cambria" w:cs="Verdana"/>
          <w:bCs/>
          <w:sz w:val="24"/>
          <w:szCs w:val="26"/>
        </w:rPr>
      </w:pPr>
      <w:r w:rsidRPr="004B2C71">
        <w:rPr>
          <w:rFonts w:ascii="Cambria" w:hAnsi="Cambria" w:cs="Verdana"/>
          <w:bCs/>
          <w:sz w:val="24"/>
          <w:szCs w:val="26"/>
        </w:rPr>
        <w:t>the rules of cartoon animation,</w:t>
      </w:r>
    </w:p>
    <w:p w:rsidR="004B2C71" w:rsidRPr="004B2C71" w:rsidRDefault="004B2C71" w:rsidP="004B2C71">
      <w:pPr>
        <w:widowControl w:val="0"/>
        <w:autoSpaceDE w:val="0"/>
        <w:autoSpaceDN w:val="0"/>
        <w:adjustRightInd w:val="0"/>
        <w:spacing w:after="260" w:line="240" w:lineRule="auto"/>
        <w:rPr>
          <w:rFonts w:ascii="Cambria" w:hAnsi="Cambria" w:cs="Verdana"/>
          <w:bCs/>
          <w:sz w:val="24"/>
          <w:szCs w:val="26"/>
        </w:rPr>
      </w:pPr>
      <w:r w:rsidRPr="004B2C71">
        <w:rPr>
          <w:rFonts w:ascii="Cambria" w:hAnsi="Cambria" w:cs="Verdana"/>
          <w:bCs/>
          <w:sz w:val="24"/>
          <w:szCs w:val="26"/>
        </w:rPr>
        <w:t>that if a man draws a door on a rock only he can pass through it. Anyone else who tries</w:t>
      </w:r>
    </w:p>
    <w:p w:rsidR="004B2C71" w:rsidRPr="004B2C71" w:rsidRDefault="004B2C71" w:rsidP="004B2C71">
      <w:pPr>
        <w:widowControl w:val="0"/>
        <w:autoSpaceDE w:val="0"/>
        <w:autoSpaceDN w:val="0"/>
        <w:adjustRightInd w:val="0"/>
        <w:spacing w:after="260" w:line="240" w:lineRule="auto"/>
        <w:rPr>
          <w:rFonts w:ascii="Cambria" w:hAnsi="Cambria" w:cs="Verdana"/>
          <w:bCs/>
          <w:sz w:val="24"/>
          <w:szCs w:val="26"/>
        </w:rPr>
      </w:pPr>
      <w:r w:rsidRPr="004B2C71">
        <w:rPr>
          <w:rFonts w:ascii="Cambria" w:hAnsi="Cambria" w:cs="Verdana"/>
          <w:bCs/>
          <w:sz w:val="24"/>
          <w:szCs w:val="26"/>
        </w:rPr>
        <w:t>will crash into the rock. Ten-year-olds should stick with burning houses, car wrecks, ships going down -- earthbound, tangible</w:t>
      </w:r>
    </w:p>
    <w:p w:rsidR="004B2C71" w:rsidRPr="004B2C71" w:rsidRDefault="004B2C71" w:rsidP="004B2C71">
      <w:pPr>
        <w:widowControl w:val="0"/>
        <w:autoSpaceDE w:val="0"/>
        <w:autoSpaceDN w:val="0"/>
        <w:adjustRightInd w:val="0"/>
        <w:spacing w:after="260" w:line="240" w:lineRule="auto"/>
        <w:rPr>
          <w:rFonts w:ascii="Cambria" w:hAnsi="Cambria" w:cs="Verdana"/>
          <w:bCs/>
          <w:sz w:val="24"/>
          <w:szCs w:val="26"/>
        </w:rPr>
      </w:pPr>
      <w:r w:rsidRPr="004B2C71">
        <w:rPr>
          <w:rFonts w:ascii="Cambria" w:hAnsi="Cambria" w:cs="Verdana"/>
          <w:bCs/>
          <w:sz w:val="24"/>
          <w:szCs w:val="26"/>
        </w:rPr>
        <w:t>disasters, arenas</w:t>
      </w:r>
    </w:p>
    <w:p w:rsidR="004B2C71" w:rsidRPr="004B2C71" w:rsidRDefault="004B2C71" w:rsidP="004B2C71">
      <w:pPr>
        <w:widowControl w:val="0"/>
        <w:autoSpaceDE w:val="0"/>
        <w:autoSpaceDN w:val="0"/>
        <w:adjustRightInd w:val="0"/>
        <w:spacing w:after="260" w:line="240" w:lineRule="auto"/>
        <w:rPr>
          <w:rFonts w:ascii="Cambria" w:hAnsi="Cambria" w:cs="Verdana"/>
          <w:bCs/>
          <w:sz w:val="24"/>
          <w:szCs w:val="26"/>
        </w:rPr>
      </w:pPr>
      <w:r w:rsidRPr="004B2C71">
        <w:rPr>
          <w:rFonts w:ascii="Cambria" w:hAnsi="Cambria" w:cs="Verdana"/>
          <w:bCs/>
          <w:sz w:val="24"/>
          <w:szCs w:val="26"/>
        </w:rPr>
        <w:t>where they can be heroes. You can run back into a burning house, sinking ships</w:t>
      </w:r>
    </w:p>
    <w:p w:rsidR="004B2C71" w:rsidRPr="004B2C71" w:rsidRDefault="004B2C71" w:rsidP="004B2C71">
      <w:pPr>
        <w:widowControl w:val="0"/>
        <w:autoSpaceDE w:val="0"/>
        <w:autoSpaceDN w:val="0"/>
        <w:adjustRightInd w:val="0"/>
        <w:spacing w:after="260" w:line="240" w:lineRule="auto"/>
        <w:rPr>
          <w:rFonts w:ascii="Cambria" w:hAnsi="Cambria" w:cs="Verdana"/>
          <w:bCs/>
          <w:sz w:val="24"/>
          <w:szCs w:val="26"/>
        </w:rPr>
      </w:pPr>
      <w:r w:rsidRPr="004B2C71">
        <w:rPr>
          <w:rFonts w:ascii="Cambria" w:hAnsi="Cambria" w:cs="Verdana"/>
          <w:bCs/>
          <w:sz w:val="24"/>
          <w:szCs w:val="26"/>
        </w:rPr>
        <w:t>have lifeboats, the trucks will come with their ladders, if you jump</w:t>
      </w:r>
    </w:p>
    <w:p w:rsidR="004B2C71" w:rsidRPr="004B2C71" w:rsidRDefault="004B2C71" w:rsidP="004B2C71">
      <w:pPr>
        <w:widowControl w:val="0"/>
        <w:autoSpaceDE w:val="0"/>
        <w:autoSpaceDN w:val="0"/>
        <w:adjustRightInd w:val="0"/>
        <w:spacing w:after="260" w:line="240" w:lineRule="auto"/>
        <w:rPr>
          <w:rFonts w:ascii="Cambria" w:hAnsi="Cambria" w:cs="Verdana"/>
          <w:bCs/>
          <w:sz w:val="24"/>
          <w:szCs w:val="26"/>
        </w:rPr>
      </w:pPr>
      <w:r w:rsidRPr="004B2C71">
        <w:rPr>
          <w:rFonts w:ascii="Cambria" w:hAnsi="Cambria" w:cs="Verdana"/>
          <w:bCs/>
          <w:sz w:val="24"/>
          <w:szCs w:val="26"/>
        </w:rPr>
        <w:t>you will be saved. A child</w:t>
      </w:r>
    </w:p>
    <w:p w:rsidR="004B2C71" w:rsidRPr="004B2C71" w:rsidRDefault="004B2C71" w:rsidP="004B2C71">
      <w:pPr>
        <w:widowControl w:val="0"/>
        <w:autoSpaceDE w:val="0"/>
        <w:autoSpaceDN w:val="0"/>
        <w:adjustRightInd w:val="0"/>
        <w:spacing w:after="260" w:line="240" w:lineRule="auto"/>
        <w:rPr>
          <w:rFonts w:ascii="Cambria" w:hAnsi="Cambria" w:cs="Verdana"/>
          <w:bCs/>
          <w:sz w:val="24"/>
          <w:szCs w:val="26"/>
        </w:rPr>
      </w:pPr>
      <w:r w:rsidRPr="004B2C71">
        <w:rPr>
          <w:rFonts w:ascii="Cambria" w:hAnsi="Cambria" w:cs="Verdana"/>
          <w:bCs/>
          <w:sz w:val="24"/>
          <w:szCs w:val="26"/>
        </w:rPr>
        <w:t>places her hand on the roof of a schoolbus, &amp; drives across a city of sand. She knows</w:t>
      </w:r>
    </w:p>
    <w:p w:rsidR="004B2C71" w:rsidRPr="004B2C71" w:rsidRDefault="004B2C71" w:rsidP="004B2C71">
      <w:pPr>
        <w:widowControl w:val="0"/>
        <w:autoSpaceDE w:val="0"/>
        <w:autoSpaceDN w:val="0"/>
        <w:adjustRightInd w:val="0"/>
        <w:spacing w:after="260" w:line="240" w:lineRule="auto"/>
        <w:rPr>
          <w:rFonts w:ascii="Cambria" w:hAnsi="Cambria" w:cs="Verdana"/>
          <w:bCs/>
          <w:sz w:val="24"/>
          <w:szCs w:val="26"/>
        </w:rPr>
      </w:pPr>
      <w:r w:rsidRPr="004B2C71">
        <w:rPr>
          <w:rFonts w:ascii="Cambria" w:hAnsi="Cambria" w:cs="Verdana"/>
          <w:bCs/>
          <w:sz w:val="24"/>
          <w:szCs w:val="26"/>
        </w:rPr>
        <w:t>the exact spot it will skid, at which point the bridge will give, who will swim to safety &amp; who will be pulled under by sharks. She will learn</w:t>
      </w:r>
    </w:p>
    <w:p w:rsidR="004B2C71" w:rsidRPr="004B2C71" w:rsidRDefault="004B2C71" w:rsidP="004B2C71">
      <w:pPr>
        <w:widowControl w:val="0"/>
        <w:autoSpaceDE w:val="0"/>
        <w:autoSpaceDN w:val="0"/>
        <w:adjustRightInd w:val="0"/>
        <w:spacing w:after="260" w:line="240" w:lineRule="auto"/>
        <w:rPr>
          <w:rFonts w:ascii="Cambria" w:hAnsi="Cambria" w:cs="Verdana"/>
          <w:bCs/>
          <w:sz w:val="24"/>
          <w:szCs w:val="26"/>
        </w:rPr>
      </w:pPr>
      <w:r w:rsidRPr="004B2C71">
        <w:rPr>
          <w:rFonts w:ascii="Cambria" w:hAnsi="Cambria" w:cs="Verdana"/>
          <w:bCs/>
          <w:sz w:val="24"/>
          <w:szCs w:val="26"/>
        </w:rPr>
        <w:t>that if a man runs off the edge of a cliff he will not fall</w:t>
      </w:r>
    </w:p>
    <w:p w:rsidR="004B2C71" w:rsidRPr="004B2C71" w:rsidRDefault="004B2C71" w:rsidP="004B2C71">
      <w:pPr>
        <w:spacing w:after="0" w:line="480" w:lineRule="auto"/>
        <w:outlineLvl w:val="0"/>
        <w:rPr>
          <w:rFonts w:ascii="Cambria" w:hAnsi="Cambria"/>
          <w:sz w:val="24"/>
          <w:szCs w:val="24"/>
        </w:rPr>
      </w:pPr>
      <w:r w:rsidRPr="004B2C71">
        <w:rPr>
          <w:rFonts w:ascii="Cambria" w:hAnsi="Cambria" w:cs="Verdana"/>
          <w:bCs/>
          <w:sz w:val="24"/>
          <w:szCs w:val="26"/>
        </w:rPr>
        <w:t>until he notices his mistake.</w:t>
      </w:r>
    </w:p>
    <w:p w:rsidR="004B2C71" w:rsidRDefault="004B2C71" w:rsidP="004E24FB">
      <w:pPr>
        <w:spacing w:after="0" w:line="480" w:lineRule="auto"/>
        <w:outlineLvl w:val="0"/>
        <w:rPr>
          <w:rFonts w:ascii="Cambria" w:hAnsi="Cambria"/>
          <w:sz w:val="24"/>
          <w:szCs w:val="24"/>
        </w:rPr>
      </w:pPr>
    </w:p>
    <w:p w:rsidR="004B2C71" w:rsidRDefault="004B2C71" w:rsidP="004E24FB">
      <w:pPr>
        <w:spacing w:after="0" w:line="480" w:lineRule="auto"/>
        <w:outlineLvl w:val="0"/>
        <w:rPr>
          <w:rFonts w:ascii="Cambria" w:hAnsi="Cambria"/>
          <w:sz w:val="24"/>
          <w:szCs w:val="24"/>
        </w:rPr>
      </w:pPr>
    </w:p>
    <w:p w:rsidR="004B2C71" w:rsidRDefault="004B2C71" w:rsidP="004E24FB">
      <w:pPr>
        <w:spacing w:after="0" w:line="480" w:lineRule="auto"/>
        <w:outlineLvl w:val="0"/>
        <w:rPr>
          <w:rFonts w:ascii="Cambria" w:hAnsi="Cambria"/>
          <w:sz w:val="24"/>
          <w:szCs w:val="24"/>
        </w:rPr>
      </w:pPr>
    </w:p>
    <w:p w:rsidR="004B2C71" w:rsidRDefault="004B2C71" w:rsidP="004E24FB">
      <w:pPr>
        <w:spacing w:after="0" w:line="480" w:lineRule="auto"/>
        <w:outlineLvl w:val="0"/>
        <w:rPr>
          <w:rFonts w:ascii="Cambria" w:hAnsi="Cambria"/>
          <w:sz w:val="24"/>
          <w:szCs w:val="24"/>
        </w:rPr>
      </w:pPr>
    </w:p>
    <w:p w:rsidR="004B2C71" w:rsidRDefault="004B2C71" w:rsidP="004E24FB">
      <w:pPr>
        <w:spacing w:after="0" w:line="480" w:lineRule="auto"/>
        <w:outlineLvl w:val="0"/>
        <w:rPr>
          <w:rFonts w:ascii="Cambria" w:hAnsi="Cambria"/>
          <w:sz w:val="24"/>
          <w:szCs w:val="24"/>
        </w:rPr>
      </w:pPr>
    </w:p>
    <w:p w:rsidR="004B2C71" w:rsidRDefault="004B2C71" w:rsidP="004E24FB">
      <w:pPr>
        <w:spacing w:after="0" w:line="480" w:lineRule="auto"/>
        <w:outlineLvl w:val="0"/>
        <w:rPr>
          <w:rFonts w:ascii="Cambria" w:hAnsi="Cambria"/>
          <w:sz w:val="24"/>
          <w:szCs w:val="24"/>
        </w:rPr>
      </w:pPr>
    </w:p>
    <w:p w:rsidR="00E3019C" w:rsidRPr="004E24FB" w:rsidRDefault="00E3019C" w:rsidP="004E24FB">
      <w:pPr>
        <w:spacing w:after="0" w:line="480" w:lineRule="auto"/>
        <w:outlineLvl w:val="0"/>
        <w:rPr>
          <w:rFonts w:ascii="Cambria" w:hAnsi="Cambria"/>
          <w:sz w:val="24"/>
          <w:szCs w:val="24"/>
        </w:rPr>
      </w:pPr>
      <w:commentRangeStart w:id="0"/>
      <w:r w:rsidRPr="004E24FB">
        <w:rPr>
          <w:rFonts w:ascii="Cambria" w:hAnsi="Cambria"/>
          <w:sz w:val="24"/>
          <w:szCs w:val="24"/>
        </w:rPr>
        <w:lastRenderedPageBreak/>
        <w:t xml:space="preserve">T.J. Masters </w:t>
      </w:r>
      <w:commentRangeEnd w:id="0"/>
      <w:r w:rsidR="0094355A">
        <w:rPr>
          <w:rStyle w:val="CommentReference"/>
        </w:rPr>
        <w:commentReference w:id="0"/>
      </w:r>
    </w:p>
    <w:p w:rsidR="00E3019C" w:rsidRPr="004E24FB" w:rsidRDefault="00E3019C" w:rsidP="00E3019C">
      <w:pPr>
        <w:spacing w:after="0" w:line="480" w:lineRule="auto"/>
        <w:rPr>
          <w:rFonts w:ascii="Cambria" w:hAnsi="Cambria"/>
          <w:sz w:val="24"/>
          <w:szCs w:val="24"/>
        </w:rPr>
      </w:pPr>
      <w:r w:rsidRPr="004E24FB">
        <w:rPr>
          <w:rFonts w:ascii="Cambria" w:hAnsi="Cambria"/>
          <w:sz w:val="24"/>
          <w:szCs w:val="24"/>
        </w:rPr>
        <w:t>AP Literature and Composition</w:t>
      </w:r>
    </w:p>
    <w:p w:rsidR="00E3019C" w:rsidRPr="004E24FB" w:rsidRDefault="00E3019C" w:rsidP="00E3019C">
      <w:pPr>
        <w:spacing w:after="0" w:line="480" w:lineRule="auto"/>
        <w:rPr>
          <w:rFonts w:ascii="Cambria" w:hAnsi="Cambria"/>
          <w:sz w:val="24"/>
          <w:szCs w:val="24"/>
        </w:rPr>
      </w:pPr>
      <w:r w:rsidRPr="004E24FB">
        <w:rPr>
          <w:rFonts w:ascii="Cambria" w:hAnsi="Cambria"/>
          <w:sz w:val="24"/>
          <w:szCs w:val="24"/>
        </w:rPr>
        <w:t>Poetry Explication</w:t>
      </w:r>
    </w:p>
    <w:p w:rsidR="00E3019C" w:rsidRPr="004E24FB" w:rsidRDefault="00E3019C" w:rsidP="00E3019C">
      <w:pPr>
        <w:spacing w:after="0" w:line="480" w:lineRule="auto"/>
        <w:rPr>
          <w:rFonts w:ascii="Cambria" w:hAnsi="Cambria"/>
          <w:sz w:val="24"/>
          <w:szCs w:val="24"/>
        </w:rPr>
      </w:pPr>
      <w:r w:rsidRPr="004E24FB">
        <w:rPr>
          <w:rFonts w:ascii="Cambria" w:hAnsi="Cambria"/>
          <w:sz w:val="24"/>
          <w:szCs w:val="24"/>
        </w:rPr>
        <w:t>December 10, 2009</w:t>
      </w:r>
    </w:p>
    <w:p w:rsidR="00E3019C" w:rsidRPr="004E24FB" w:rsidRDefault="00E3019C" w:rsidP="004E24FB">
      <w:pPr>
        <w:spacing w:after="0" w:line="480" w:lineRule="auto"/>
        <w:jc w:val="center"/>
        <w:outlineLvl w:val="0"/>
        <w:rPr>
          <w:rFonts w:ascii="Cambria" w:hAnsi="Cambria"/>
          <w:sz w:val="24"/>
          <w:szCs w:val="24"/>
        </w:rPr>
      </w:pPr>
      <w:r w:rsidRPr="004E24FB">
        <w:rPr>
          <w:rFonts w:ascii="Cambria" w:hAnsi="Cambria"/>
          <w:sz w:val="24"/>
          <w:szCs w:val="24"/>
        </w:rPr>
        <w:t>“Cartoon Physics, Part I” Explication</w:t>
      </w:r>
    </w:p>
    <w:p w:rsidR="00E3019C" w:rsidRPr="004E24FB" w:rsidRDefault="009039CB" w:rsidP="00E3019C">
      <w:pPr>
        <w:spacing w:after="0" w:line="480" w:lineRule="auto"/>
        <w:rPr>
          <w:rFonts w:ascii="Cambria" w:hAnsi="Cambria"/>
          <w:sz w:val="24"/>
          <w:szCs w:val="24"/>
        </w:rPr>
      </w:pPr>
      <w:r w:rsidRPr="004E24FB">
        <w:rPr>
          <w:rFonts w:ascii="Cambria" w:hAnsi="Cambria"/>
          <w:sz w:val="24"/>
          <w:szCs w:val="24"/>
        </w:rPr>
        <w:tab/>
        <w:t xml:space="preserve">Throughout my childhood, I would </w:t>
      </w:r>
      <w:r w:rsidR="00802AB8" w:rsidRPr="004E24FB">
        <w:rPr>
          <w:rFonts w:ascii="Cambria" w:hAnsi="Cambria"/>
          <w:sz w:val="24"/>
          <w:szCs w:val="24"/>
        </w:rPr>
        <w:t>consistently</w:t>
      </w:r>
      <w:r w:rsidRPr="004E24FB">
        <w:rPr>
          <w:rFonts w:ascii="Cambria" w:hAnsi="Cambria"/>
          <w:sz w:val="24"/>
          <w:szCs w:val="24"/>
        </w:rPr>
        <w:t xml:space="preserve"> look forward to Saturdays so that I could be reduced to a </w:t>
      </w:r>
      <w:commentRangeStart w:id="1"/>
      <w:r w:rsidRPr="004E24FB">
        <w:rPr>
          <w:rFonts w:ascii="Cambria" w:hAnsi="Cambria"/>
          <w:sz w:val="24"/>
          <w:szCs w:val="24"/>
        </w:rPr>
        <w:t xml:space="preserve">small, unmoving boulder </w:t>
      </w:r>
      <w:commentRangeEnd w:id="1"/>
      <w:r w:rsidR="004D1066">
        <w:rPr>
          <w:rStyle w:val="CommentReference"/>
        </w:rPr>
        <w:commentReference w:id="1"/>
      </w:r>
      <w:r w:rsidRPr="004E24FB">
        <w:rPr>
          <w:rFonts w:ascii="Cambria" w:hAnsi="Cambria"/>
          <w:sz w:val="24"/>
          <w:szCs w:val="24"/>
        </w:rPr>
        <w:t xml:space="preserve">in front of the television to watch my favorite cartoons.  While I would have loved to ride a bicycle through a mountain or emerge from an explosion without much more than a newly blackened visage, I realized as I matured that I would never be as indestructible as Daffy Duck.  The poem “Cartoon Physics, Part I” by Nick Flynn </w:t>
      </w:r>
      <w:r w:rsidR="00802AB8" w:rsidRPr="004E24FB">
        <w:rPr>
          <w:rFonts w:ascii="Cambria" w:hAnsi="Cambria"/>
          <w:sz w:val="24"/>
          <w:szCs w:val="24"/>
        </w:rPr>
        <w:t xml:space="preserve">juxtaposes major, highly destructive events occurring somewhere in the universe to everyday, petty problems of the world.  </w:t>
      </w:r>
      <w:commentRangeStart w:id="2"/>
      <w:del w:id="3" w:author="Teeej Masters" w:date="2010-01-03T17:27:00Z">
        <w:r w:rsidR="00802AB8" w:rsidRPr="004E24FB" w:rsidDel="00E17EC3">
          <w:rPr>
            <w:rFonts w:ascii="Cambria" w:hAnsi="Cambria"/>
            <w:sz w:val="24"/>
            <w:szCs w:val="24"/>
          </w:rPr>
          <w:delText xml:space="preserve">While countless poetic devices work together to establish the overall goal of the poem, several are more effective than others.  </w:delText>
        </w:r>
        <w:commentRangeEnd w:id="2"/>
        <w:r w:rsidR="004D1066" w:rsidDel="00E17EC3">
          <w:rPr>
            <w:rStyle w:val="CommentReference"/>
          </w:rPr>
          <w:commentReference w:id="2"/>
        </w:r>
      </w:del>
      <w:r w:rsidR="00802AB8" w:rsidRPr="004E24FB">
        <w:rPr>
          <w:rFonts w:ascii="Cambria" w:hAnsi="Cambria"/>
          <w:sz w:val="24"/>
          <w:szCs w:val="24"/>
        </w:rPr>
        <w:t>“Cartoon Physics, Part I” employs imagery, connotations of certain words, and allegory to critique society’s ignorance of large, majorly consequential issues.</w:t>
      </w:r>
    </w:p>
    <w:p w:rsidR="00802AB8" w:rsidRPr="004E24FB" w:rsidRDefault="00802AB8" w:rsidP="00E3019C">
      <w:pPr>
        <w:spacing w:after="0" w:line="480" w:lineRule="auto"/>
        <w:rPr>
          <w:rFonts w:ascii="Cambria" w:hAnsi="Cambria"/>
          <w:sz w:val="24"/>
          <w:szCs w:val="24"/>
        </w:rPr>
      </w:pPr>
      <w:r w:rsidRPr="004E24FB">
        <w:rPr>
          <w:rFonts w:ascii="Cambria" w:hAnsi="Cambria"/>
          <w:sz w:val="24"/>
          <w:szCs w:val="24"/>
        </w:rPr>
        <w:tab/>
        <w:t xml:space="preserve">The imagery of this poem effectively differentiates </w:t>
      </w:r>
      <w:r w:rsidR="004B504D" w:rsidRPr="004E24FB">
        <w:rPr>
          <w:rFonts w:ascii="Cambria" w:hAnsi="Cambria"/>
          <w:sz w:val="24"/>
          <w:szCs w:val="24"/>
        </w:rPr>
        <w:t xml:space="preserve">tragic and </w:t>
      </w:r>
      <w:r w:rsidRPr="004E24FB">
        <w:rPr>
          <w:rFonts w:ascii="Cambria" w:hAnsi="Cambria"/>
          <w:sz w:val="24"/>
          <w:szCs w:val="24"/>
        </w:rPr>
        <w:t>cataclysmic events from petty ones.  The beginning of the poem speaks of “Galaxies/swallowed by other galaxies” (2-3) and “solar systems collapsing” (4) unbeknownst to anyone because “all of it (is) acted in silence” (4).  Entire worlds are reduced to nothingness</w:t>
      </w:r>
      <w:r w:rsidR="004B504D" w:rsidRPr="004E24FB">
        <w:rPr>
          <w:rFonts w:ascii="Cambria" w:hAnsi="Cambria"/>
          <w:sz w:val="24"/>
          <w:szCs w:val="24"/>
        </w:rPr>
        <w:t xml:space="preserve"> by forceful and violent means.  Furthermore, no one cares to show signs of remorse or regret because no one knows that these situations are taking place, </w:t>
      </w:r>
      <w:commentRangeStart w:id="4"/>
      <w:r w:rsidR="004B504D" w:rsidRPr="004E24FB">
        <w:rPr>
          <w:rFonts w:ascii="Cambria" w:hAnsi="Cambria"/>
          <w:sz w:val="24"/>
          <w:szCs w:val="24"/>
        </w:rPr>
        <w:t xml:space="preserve">which labels these events as tragic.  </w:t>
      </w:r>
      <w:commentRangeEnd w:id="4"/>
      <w:r w:rsidR="004D1066">
        <w:rPr>
          <w:rStyle w:val="CommentReference"/>
        </w:rPr>
        <w:commentReference w:id="4"/>
      </w:r>
      <w:r w:rsidR="004B504D" w:rsidRPr="004E24FB">
        <w:rPr>
          <w:rFonts w:ascii="Cambria" w:hAnsi="Cambria"/>
          <w:sz w:val="24"/>
          <w:szCs w:val="24"/>
        </w:rPr>
        <w:t xml:space="preserve">The poem then goes one to make a suggestion: “Ten-year-olds should stick with burning houses, car/wrecks, ships going down—earthbound, tangible/disasters” (9-11).  Catastrophes </w:t>
      </w:r>
      <w:r w:rsidR="004B504D" w:rsidRPr="004E24FB">
        <w:rPr>
          <w:rFonts w:ascii="Cambria" w:hAnsi="Cambria"/>
          <w:sz w:val="24"/>
          <w:szCs w:val="24"/>
        </w:rPr>
        <w:lastRenderedPageBreak/>
        <w:t xml:space="preserve">where destruction is limited are more suitable for children.  Because </w:t>
      </w:r>
      <w:commentRangeStart w:id="5"/>
      <w:del w:id="6" w:author="Teeej Masters" w:date="2010-01-03T17:28:00Z">
        <w:r w:rsidR="004B504D" w:rsidRPr="004E24FB" w:rsidDel="00E17EC3">
          <w:rPr>
            <w:rFonts w:ascii="Cambria" w:hAnsi="Cambria"/>
            <w:sz w:val="24"/>
            <w:szCs w:val="24"/>
          </w:rPr>
          <w:delText xml:space="preserve">these </w:delText>
        </w:r>
      </w:del>
      <w:commentRangeEnd w:id="5"/>
      <w:ins w:id="7" w:author="Teeej Masters" w:date="2010-01-03T17:28:00Z">
        <w:r w:rsidR="00E17EC3">
          <w:rPr>
            <w:rFonts w:ascii="Cambria" w:hAnsi="Cambria"/>
            <w:sz w:val="24"/>
            <w:szCs w:val="24"/>
          </w:rPr>
          <w:t xml:space="preserve">the </w:t>
        </w:r>
      </w:ins>
      <w:ins w:id="8" w:author="Teeej Masters" w:date="2010-01-03T17:29:00Z">
        <w:r w:rsidR="00E17EC3">
          <w:rPr>
            <w:rFonts w:ascii="Cambria" w:hAnsi="Cambria"/>
            <w:sz w:val="24"/>
            <w:szCs w:val="24"/>
          </w:rPr>
          <w:t>universally insignificant</w:t>
        </w:r>
      </w:ins>
      <w:ins w:id="9" w:author="Teeej Masters" w:date="2010-01-03T17:28:00Z">
        <w:r w:rsidR="00E17EC3" w:rsidRPr="004E24FB">
          <w:rPr>
            <w:rFonts w:ascii="Cambria" w:hAnsi="Cambria"/>
            <w:sz w:val="24"/>
            <w:szCs w:val="24"/>
          </w:rPr>
          <w:t xml:space="preserve"> </w:t>
        </w:r>
      </w:ins>
      <w:r w:rsidR="004D1066">
        <w:rPr>
          <w:rStyle w:val="CommentReference"/>
        </w:rPr>
        <w:commentReference w:id="5"/>
      </w:r>
      <w:r w:rsidR="004B504D" w:rsidRPr="004E24FB">
        <w:rPr>
          <w:rFonts w:ascii="Cambria" w:hAnsi="Cambria"/>
          <w:sz w:val="24"/>
          <w:szCs w:val="24"/>
        </w:rPr>
        <w:t xml:space="preserve">situations </w:t>
      </w:r>
      <w:r w:rsidR="004E24FB" w:rsidRPr="004E24FB">
        <w:rPr>
          <w:rFonts w:ascii="Cambria" w:hAnsi="Cambria"/>
          <w:sz w:val="24"/>
          <w:szCs w:val="24"/>
        </w:rPr>
        <w:t>can</w:t>
      </w:r>
      <w:r w:rsidR="004B504D" w:rsidRPr="004E24FB">
        <w:rPr>
          <w:rFonts w:ascii="Cambria" w:hAnsi="Cambria"/>
          <w:sz w:val="24"/>
          <w:szCs w:val="24"/>
        </w:rPr>
        <w:t xml:space="preserve"> be combated or solved, they are considered less mature</w:t>
      </w:r>
      <w:r w:rsidR="008A408E" w:rsidRPr="004E24FB">
        <w:rPr>
          <w:rFonts w:ascii="Cambria" w:hAnsi="Cambria"/>
          <w:sz w:val="24"/>
          <w:szCs w:val="24"/>
        </w:rPr>
        <w:t>, and thus easier to comprehend than the aforementioned crises</w:t>
      </w:r>
      <w:r w:rsidR="004B504D" w:rsidRPr="004E24FB">
        <w:rPr>
          <w:rFonts w:ascii="Cambria" w:hAnsi="Cambria"/>
          <w:sz w:val="24"/>
          <w:szCs w:val="24"/>
        </w:rPr>
        <w:t xml:space="preserve">.  The imagery in this poem, while majorly effective, </w:t>
      </w:r>
      <w:r w:rsidR="008A408E" w:rsidRPr="004E24FB">
        <w:rPr>
          <w:rFonts w:ascii="Cambria" w:hAnsi="Cambria"/>
          <w:sz w:val="24"/>
          <w:szCs w:val="24"/>
        </w:rPr>
        <w:t>does not work alone to substantiate the overall goal.</w:t>
      </w:r>
    </w:p>
    <w:p w:rsidR="004E24FB" w:rsidRDefault="008A408E" w:rsidP="00E3019C">
      <w:pPr>
        <w:spacing w:after="0" w:line="480" w:lineRule="auto"/>
        <w:rPr>
          <w:rFonts w:ascii="Cambria" w:hAnsi="Cambria"/>
          <w:sz w:val="24"/>
          <w:szCs w:val="24"/>
        </w:rPr>
      </w:pPr>
      <w:r w:rsidRPr="004E24FB">
        <w:rPr>
          <w:rFonts w:ascii="Cambria" w:hAnsi="Cambria"/>
          <w:sz w:val="24"/>
          <w:szCs w:val="24"/>
        </w:rPr>
        <w:tab/>
        <w:t xml:space="preserve">The connotative </w:t>
      </w:r>
      <w:r w:rsidR="0014735A" w:rsidRPr="004E24FB">
        <w:rPr>
          <w:rFonts w:ascii="Cambria" w:hAnsi="Cambria"/>
          <w:sz w:val="24"/>
          <w:szCs w:val="24"/>
        </w:rPr>
        <w:t>meanings</w:t>
      </w:r>
      <w:r w:rsidRPr="004E24FB">
        <w:rPr>
          <w:rFonts w:ascii="Cambria" w:hAnsi="Cambria"/>
          <w:sz w:val="24"/>
          <w:szCs w:val="24"/>
        </w:rPr>
        <w:t xml:space="preserve"> of specific words suggest that the poem is critiquing society’s knowledge of large tragedies.  Initially, the poem employs words with harsh connotations such as “inexorably” (2), “swallowed” (3), and “collapsing” (4).</w:t>
      </w:r>
      <w:r w:rsidR="0014735A" w:rsidRPr="004E24FB">
        <w:rPr>
          <w:rFonts w:ascii="Cambria" w:hAnsi="Cambria"/>
          <w:sz w:val="24"/>
          <w:szCs w:val="24"/>
        </w:rPr>
        <w:t xml:space="preserve">  The diction </w:t>
      </w:r>
      <w:commentRangeStart w:id="10"/>
      <w:del w:id="11" w:author=" " w:date="2009-12-16T07:56:00Z">
        <w:r w:rsidR="0014735A" w:rsidRPr="004E24FB" w:rsidDel="004D1066">
          <w:rPr>
            <w:rFonts w:ascii="Cambria" w:hAnsi="Cambria"/>
            <w:sz w:val="24"/>
            <w:szCs w:val="24"/>
          </w:rPr>
          <w:delText xml:space="preserve">used </w:delText>
        </w:r>
      </w:del>
      <w:commentRangeEnd w:id="10"/>
      <w:r w:rsidR="004D1066">
        <w:rPr>
          <w:rStyle w:val="CommentReference"/>
        </w:rPr>
        <w:commentReference w:id="10"/>
      </w:r>
      <w:r w:rsidR="0014735A" w:rsidRPr="004E24FB">
        <w:rPr>
          <w:rFonts w:ascii="Cambria" w:hAnsi="Cambria"/>
          <w:sz w:val="24"/>
          <w:szCs w:val="24"/>
        </w:rPr>
        <w:t xml:space="preserve">in this section of the poem is rather violent and forceful which establishes an irate tone.  However, as the poem progresses, a tone shift becomes evident.  As the poem approaches the conclusion, words with a softer connotation are used, for example, “skid” (19), “give” (19), and “mistake” (22).  These words shift the tone from angry to </w:t>
      </w:r>
      <w:r w:rsidR="004B2C71">
        <w:rPr>
          <w:rFonts w:ascii="Cambria" w:hAnsi="Cambria"/>
          <w:sz w:val="24"/>
          <w:szCs w:val="24"/>
        </w:rPr>
        <w:t>sardonic</w:t>
      </w:r>
      <w:r w:rsidR="0014735A" w:rsidRPr="004E24FB">
        <w:rPr>
          <w:rFonts w:ascii="Cambria" w:hAnsi="Cambria"/>
          <w:sz w:val="24"/>
          <w:szCs w:val="24"/>
        </w:rPr>
        <w:t xml:space="preserve">.  The connotations of these words at this stage in the poem conjure a mocking, patronizing </w:t>
      </w:r>
      <w:r w:rsidR="00B363C0" w:rsidRPr="004E24FB">
        <w:rPr>
          <w:rFonts w:ascii="Cambria" w:hAnsi="Cambria"/>
          <w:sz w:val="24"/>
          <w:szCs w:val="24"/>
        </w:rPr>
        <w:t xml:space="preserve">tone.  </w:t>
      </w:r>
      <w:commentRangeStart w:id="12"/>
      <w:r w:rsidR="00B363C0" w:rsidRPr="004E24FB">
        <w:rPr>
          <w:rFonts w:ascii="Cambria" w:hAnsi="Cambria"/>
          <w:sz w:val="24"/>
          <w:szCs w:val="24"/>
        </w:rPr>
        <w:t>The tone shift, which is evident with the change of word connotations, adds a layer of satire to the text.</w:t>
      </w:r>
      <w:commentRangeEnd w:id="12"/>
      <w:r w:rsidR="004D1066">
        <w:rPr>
          <w:rStyle w:val="CommentReference"/>
        </w:rPr>
        <w:commentReference w:id="12"/>
      </w:r>
    </w:p>
    <w:p w:rsidR="00F422C2" w:rsidRDefault="004E24FB" w:rsidP="00E3019C">
      <w:pPr>
        <w:spacing w:after="0" w:line="480" w:lineRule="auto"/>
        <w:rPr>
          <w:rFonts w:ascii="Cambria" w:hAnsi="Cambria"/>
          <w:sz w:val="24"/>
          <w:szCs w:val="24"/>
        </w:rPr>
      </w:pPr>
      <w:r>
        <w:rPr>
          <w:rFonts w:ascii="Cambria" w:hAnsi="Cambria"/>
          <w:sz w:val="24"/>
          <w:szCs w:val="24"/>
        </w:rPr>
        <w:tab/>
      </w:r>
      <w:r w:rsidR="00E72E52">
        <w:rPr>
          <w:rFonts w:ascii="Cambria" w:hAnsi="Cambria"/>
          <w:sz w:val="24"/>
          <w:szCs w:val="24"/>
        </w:rPr>
        <w:t>The poem’s use of allegory establishes a critique of mankind’s views on tragic circumstances.  The introduction of the poem speaks of galaxies consuming other galaxies and entire solar systems imploding (2-4).</w:t>
      </w:r>
      <w:r w:rsidR="00A533AD">
        <w:rPr>
          <w:rFonts w:ascii="Cambria" w:hAnsi="Cambria"/>
          <w:sz w:val="24"/>
          <w:szCs w:val="24"/>
        </w:rPr>
        <w:t xml:space="preserve">  The destruction in this section of the poem represents worldwide problems, such as global warming, that are beyond what several individuals are able to manage.  Furthermore, these are calamities that are not acknowledged by the general populace.  The next segment of the poem suggests “ten-year-olds” (9) are better off dealing with situations </w:t>
      </w:r>
      <w:r w:rsidR="004B2C71">
        <w:rPr>
          <w:rFonts w:ascii="Cambria" w:hAnsi="Cambria"/>
          <w:sz w:val="24"/>
          <w:szCs w:val="24"/>
        </w:rPr>
        <w:t>in which</w:t>
      </w:r>
      <w:r w:rsidR="00A533AD">
        <w:rPr>
          <w:rFonts w:ascii="Cambria" w:hAnsi="Cambria"/>
          <w:sz w:val="24"/>
          <w:szCs w:val="24"/>
        </w:rPr>
        <w:t xml:space="preserve"> they can come out the hero.  The youth symbolizes those ignorant of </w:t>
      </w:r>
      <w:r w:rsidR="00FC6892">
        <w:rPr>
          <w:rFonts w:ascii="Cambria" w:hAnsi="Cambria"/>
          <w:sz w:val="24"/>
          <w:szCs w:val="24"/>
        </w:rPr>
        <w:t>the universal cataclysms.  The fact that the “ten-year-olds</w:t>
      </w:r>
      <w:r w:rsidR="004B2C71">
        <w:rPr>
          <w:rFonts w:ascii="Cambria" w:hAnsi="Cambria"/>
          <w:sz w:val="24"/>
          <w:szCs w:val="24"/>
        </w:rPr>
        <w:t>” always become the heroes implies</w:t>
      </w:r>
      <w:r w:rsidR="00FC6892">
        <w:rPr>
          <w:rFonts w:ascii="Cambria" w:hAnsi="Cambria"/>
          <w:sz w:val="24"/>
          <w:szCs w:val="24"/>
        </w:rPr>
        <w:t xml:space="preserve"> that they are also self-centered and naïve.  The </w:t>
      </w:r>
      <w:r w:rsidR="00FC6892">
        <w:rPr>
          <w:rFonts w:ascii="Cambria" w:hAnsi="Cambria"/>
          <w:sz w:val="24"/>
          <w:szCs w:val="24"/>
        </w:rPr>
        <w:lastRenderedPageBreak/>
        <w:t>conclusion of the poem lists several misfortunes</w:t>
      </w:r>
      <w:r w:rsidR="00BA7B2A">
        <w:rPr>
          <w:rFonts w:ascii="Cambria" w:hAnsi="Cambria"/>
          <w:sz w:val="24"/>
          <w:szCs w:val="24"/>
        </w:rPr>
        <w:t>, such as a house caught in an inferno and a sinking watercraft,</w:t>
      </w:r>
      <w:r w:rsidR="00FC6892">
        <w:rPr>
          <w:rFonts w:ascii="Cambria" w:hAnsi="Cambria"/>
          <w:sz w:val="24"/>
          <w:szCs w:val="24"/>
        </w:rPr>
        <w:t xml:space="preserve"> that the young ones ought to </w:t>
      </w:r>
      <w:r w:rsidR="00BA7B2A">
        <w:rPr>
          <w:rFonts w:ascii="Cambria" w:hAnsi="Cambria"/>
          <w:sz w:val="24"/>
          <w:szCs w:val="24"/>
        </w:rPr>
        <w:t xml:space="preserve">focus on.  These events illustrate local, petty </w:t>
      </w:r>
      <w:commentRangeStart w:id="13"/>
      <w:r w:rsidR="00BA7B2A">
        <w:rPr>
          <w:rFonts w:ascii="Cambria" w:hAnsi="Cambria"/>
          <w:sz w:val="24"/>
          <w:szCs w:val="24"/>
        </w:rPr>
        <w:t>pro</w:t>
      </w:r>
      <w:r w:rsidR="004B2C71">
        <w:rPr>
          <w:rFonts w:ascii="Cambria" w:hAnsi="Cambria"/>
          <w:sz w:val="24"/>
          <w:szCs w:val="24"/>
        </w:rPr>
        <w:t>blems that are easily solved or defeated</w:t>
      </w:r>
      <w:commentRangeEnd w:id="13"/>
      <w:r w:rsidR="004D1066">
        <w:rPr>
          <w:rStyle w:val="CommentReference"/>
        </w:rPr>
        <w:commentReference w:id="13"/>
      </w:r>
      <w:ins w:id="14" w:author="Teeej Masters" w:date="2010-01-03T17:30:00Z">
        <w:r w:rsidR="00E17EC3">
          <w:rPr>
            <w:rFonts w:ascii="Cambria" w:hAnsi="Cambria"/>
            <w:sz w:val="24"/>
            <w:szCs w:val="24"/>
          </w:rPr>
          <w:t xml:space="preserve"> because a small portion of the population is affected</w:t>
        </w:r>
      </w:ins>
      <w:r w:rsidR="00BA7B2A">
        <w:rPr>
          <w:rFonts w:ascii="Cambria" w:hAnsi="Cambria"/>
          <w:sz w:val="24"/>
          <w:szCs w:val="24"/>
        </w:rPr>
        <w:t xml:space="preserve">.    These are the events that the majority of people are concerned with because they directly and immediately affect them.  The poem’s allegory is the key to deciphering the </w:t>
      </w:r>
      <w:r w:rsidR="00F422C2">
        <w:rPr>
          <w:rFonts w:ascii="Cambria" w:hAnsi="Cambria"/>
          <w:sz w:val="24"/>
          <w:szCs w:val="24"/>
        </w:rPr>
        <w:t>overall message.</w:t>
      </w:r>
    </w:p>
    <w:p w:rsidR="001F7C39" w:rsidRDefault="00F422C2" w:rsidP="00E3019C">
      <w:pPr>
        <w:spacing w:after="0" w:line="480" w:lineRule="auto"/>
        <w:rPr>
          <w:rFonts w:ascii="Cambria" w:hAnsi="Cambria"/>
          <w:sz w:val="24"/>
          <w:szCs w:val="24"/>
        </w:rPr>
      </w:pPr>
      <w:r>
        <w:rPr>
          <w:rFonts w:ascii="Cambria" w:hAnsi="Cambria"/>
          <w:sz w:val="24"/>
          <w:szCs w:val="24"/>
        </w:rPr>
        <w:tab/>
      </w:r>
      <w:r w:rsidR="009D1988">
        <w:rPr>
          <w:rFonts w:ascii="Cambria" w:hAnsi="Cambria"/>
          <w:sz w:val="24"/>
          <w:szCs w:val="24"/>
        </w:rPr>
        <w:t xml:space="preserve">The poem makes use of imagery, connotative meanings of certain words, and allegory to criticize </w:t>
      </w:r>
      <w:r w:rsidR="00EF442A">
        <w:rPr>
          <w:rFonts w:ascii="Cambria" w:hAnsi="Cambria"/>
          <w:sz w:val="24"/>
          <w:szCs w:val="24"/>
        </w:rPr>
        <w:t>society’s constant willingness to overlook ubiquitous catastrophes for inconsequential ones.  The three poetic devices rely on each other to work toward</w:t>
      </w:r>
      <w:r w:rsidR="004C3B6B">
        <w:rPr>
          <w:rFonts w:ascii="Cambria" w:hAnsi="Cambria"/>
          <w:sz w:val="24"/>
          <w:szCs w:val="24"/>
        </w:rPr>
        <w:t xml:space="preserve"> the central goal of the poem.  The imagery makes a distinction between the two types of tragedies discussed, the </w:t>
      </w:r>
      <w:r w:rsidR="004B2C71">
        <w:rPr>
          <w:rFonts w:ascii="Cambria" w:hAnsi="Cambria"/>
          <w:sz w:val="24"/>
          <w:szCs w:val="24"/>
        </w:rPr>
        <w:t>connotations of the words create</w:t>
      </w:r>
      <w:r w:rsidR="004C3B6B">
        <w:rPr>
          <w:rFonts w:ascii="Cambria" w:hAnsi="Cambria"/>
          <w:sz w:val="24"/>
          <w:szCs w:val="24"/>
        </w:rPr>
        <w:t xml:space="preserve"> a shift in the tone that establishes a commentary, and the allegory </w:t>
      </w:r>
      <w:r w:rsidR="004B2C71">
        <w:rPr>
          <w:rFonts w:ascii="Cambria" w:hAnsi="Cambria"/>
          <w:sz w:val="24"/>
          <w:szCs w:val="24"/>
        </w:rPr>
        <w:t>observes</w:t>
      </w:r>
      <w:r w:rsidR="00737812">
        <w:rPr>
          <w:rFonts w:ascii="Cambria" w:hAnsi="Cambria"/>
          <w:sz w:val="24"/>
          <w:szCs w:val="24"/>
        </w:rPr>
        <w:t xml:space="preserve"> the habits of society.  “Cartoon Physics, Part I” not only makes a critique, but also creates a call to action.  The poem pleads </w:t>
      </w:r>
      <w:r w:rsidR="004B2C71">
        <w:rPr>
          <w:rFonts w:ascii="Cambria" w:hAnsi="Cambria"/>
          <w:sz w:val="24"/>
          <w:szCs w:val="24"/>
        </w:rPr>
        <w:t>for</w:t>
      </w:r>
      <w:r w:rsidR="00737812">
        <w:rPr>
          <w:rFonts w:ascii="Cambria" w:hAnsi="Cambria"/>
          <w:sz w:val="24"/>
          <w:szCs w:val="24"/>
        </w:rPr>
        <w:t xml:space="preserve"> the world </w:t>
      </w:r>
      <w:r w:rsidR="004B2C71">
        <w:rPr>
          <w:rFonts w:ascii="Cambria" w:hAnsi="Cambria"/>
          <w:sz w:val="24"/>
          <w:szCs w:val="24"/>
        </w:rPr>
        <w:t>to forget</w:t>
      </w:r>
      <w:r w:rsidR="00737812">
        <w:rPr>
          <w:rFonts w:ascii="Cambria" w:hAnsi="Cambria"/>
          <w:sz w:val="24"/>
          <w:szCs w:val="24"/>
        </w:rPr>
        <w:t xml:space="preserve"> about </w:t>
      </w:r>
      <w:r w:rsidR="004B2C71">
        <w:rPr>
          <w:rFonts w:ascii="Cambria" w:hAnsi="Cambria"/>
          <w:sz w:val="24"/>
          <w:szCs w:val="24"/>
        </w:rPr>
        <w:t>their</w:t>
      </w:r>
      <w:r w:rsidR="00737812">
        <w:rPr>
          <w:rFonts w:ascii="Cambria" w:hAnsi="Cambria"/>
          <w:sz w:val="24"/>
          <w:szCs w:val="24"/>
        </w:rPr>
        <w:t xml:space="preserve"> petty, individual problems, and focus on </w:t>
      </w:r>
      <w:r w:rsidR="004B2C71">
        <w:rPr>
          <w:rFonts w:ascii="Cambria" w:hAnsi="Cambria"/>
          <w:sz w:val="24"/>
          <w:szCs w:val="24"/>
        </w:rPr>
        <w:t xml:space="preserve">the </w:t>
      </w:r>
      <w:r w:rsidR="00737812">
        <w:rPr>
          <w:rFonts w:ascii="Cambria" w:hAnsi="Cambria"/>
          <w:sz w:val="24"/>
          <w:szCs w:val="24"/>
        </w:rPr>
        <w:t>mishaps that could affect al</w:t>
      </w:r>
      <w:r w:rsidR="001F7C39">
        <w:rPr>
          <w:rFonts w:ascii="Cambria" w:hAnsi="Cambria"/>
          <w:sz w:val="24"/>
          <w:szCs w:val="24"/>
        </w:rPr>
        <w:t xml:space="preserve">l of humankind at once.  While solely concentrating on dilemmas </w:t>
      </w:r>
      <w:r w:rsidR="004B2C71">
        <w:rPr>
          <w:rFonts w:ascii="Cambria" w:hAnsi="Cambria"/>
          <w:sz w:val="24"/>
          <w:szCs w:val="24"/>
        </w:rPr>
        <w:t>mirrored by those in cartoons can be</w:t>
      </w:r>
      <w:r w:rsidR="001F7C39">
        <w:rPr>
          <w:rFonts w:ascii="Cambria" w:hAnsi="Cambria"/>
          <w:sz w:val="24"/>
          <w:szCs w:val="24"/>
        </w:rPr>
        <w:t xml:space="preserve"> quite relaxing, paying attention to disasters that affect the entire world is a mature necessity.</w:t>
      </w:r>
    </w:p>
    <w:p w:rsidR="001F7C39" w:rsidRDefault="001F7C39" w:rsidP="00E3019C">
      <w:pPr>
        <w:spacing w:after="0" w:line="480" w:lineRule="auto"/>
        <w:rPr>
          <w:rFonts w:ascii="Cambria" w:hAnsi="Cambria"/>
          <w:sz w:val="24"/>
          <w:szCs w:val="24"/>
        </w:rPr>
      </w:pPr>
    </w:p>
    <w:p w:rsidR="001F7C39" w:rsidRDefault="001F7C39" w:rsidP="00E3019C">
      <w:pPr>
        <w:spacing w:after="0" w:line="480" w:lineRule="auto"/>
        <w:rPr>
          <w:rFonts w:ascii="Cambria" w:hAnsi="Cambria"/>
          <w:sz w:val="24"/>
          <w:szCs w:val="24"/>
        </w:rPr>
      </w:pPr>
    </w:p>
    <w:p w:rsidR="001F7C39" w:rsidRDefault="001F7C39" w:rsidP="00E3019C">
      <w:pPr>
        <w:spacing w:after="0" w:line="480" w:lineRule="auto"/>
        <w:rPr>
          <w:rFonts w:ascii="Cambria" w:hAnsi="Cambria"/>
          <w:sz w:val="24"/>
          <w:szCs w:val="24"/>
        </w:rPr>
      </w:pPr>
    </w:p>
    <w:p w:rsidR="001F7C39" w:rsidRDefault="001F7C39" w:rsidP="00E3019C">
      <w:pPr>
        <w:spacing w:after="0" w:line="480" w:lineRule="auto"/>
        <w:rPr>
          <w:rFonts w:ascii="Cambria" w:hAnsi="Cambria"/>
          <w:sz w:val="24"/>
          <w:szCs w:val="24"/>
        </w:rPr>
      </w:pPr>
    </w:p>
    <w:p w:rsidR="001F7C39" w:rsidRDefault="001F7C39" w:rsidP="00E3019C">
      <w:pPr>
        <w:spacing w:after="0" w:line="480" w:lineRule="auto"/>
        <w:rPr>
          <w:rFonts w:ascii="Cambria" w:hAnsi="Cambria"/>
          <w:sz w:val="24"/>
          <w:szCs w:val="24"/>
        </w:rPr>
      </w:pPr>
    </w:p>
    <w:p w:rsidR="001F7C39" w:rsidRDefault="001F7C39" w:rsidP="00E3019C">
      <w:pPr>
        <w:spacing w:after="0" w:line="480" w:lineRule="auto"/>
        <w:rPr>
          <w:rFonts w:ascii="Cambria" w:hAnsi="Cambria"/>
          <w:sz w:val="24"/>
          <w:szCs w:val="24"/>
        </w:rPr>
      </w:pPr>
    </w:p>
    <w:p w:rsidR="001F7C39" w:rsidRDefault="001F7C39" w:rsidP="00E3019C">
      <w:pPr>
        <w:numPr>
          <w:ins w:id="15" w:author="Teeej Masters" w:date="2010-01-03T17:29:00Z"/>
        </w:numPr>
        <w:spacing w:after="0" w:line="480" w:lineRule="auto"/>
        <w:rPr>
          <w:ins w:id="16" w:author="Teeej Masters" w:date="2010-01-03T17:29:00Z"/>
          <w:rFonts w:ascii="Cambria" w:hAnsi="Cambria"/>
          <w:sz w:val="24"/>
          <w:szCs w:val="24"/>
        </w:rPr>
      </w:pPr>
    </w:p>
    <w:p w:rsidR="00E17EC3" w:rsidRDefault="00E17EC3" w:rsidP="00E3019C">
      <w:pPr>
        <w:spacing w:after="0" w:line="480" w:lineRule="auto"/>
        <w:rPr>
          <w:rFonts w:ascii="Cambria" w:hAnsi="Cambria"/>
          <w:sz w:val="24"/>
          <w:szCs w:val="24"/>
        </w:rPr>
      </w:pPr>
    </w:p>
    <w:p w:rsidR="001F7C39" w:rsidRPr="001F7C39" w:rsidRDefault="001F7C39" w:rsidP="001F7C39">
      <w:pPr>
        <w:spacing w:after="0" w:line="480" w:lineRule="auto"/>
        <w:jc w:val="center"/>
        <w:rPr>
          <w:rFonts w:ascii="Cambria" w:hAnsi="Cambria" w:cs="Verdana"/>
          <w:sz w:val="24"/>
        </w:rPr>
      </w:pPr>
      <w:r>
        <w:rPr>
          <w:rFonts w:ascii="Cambria" w:hAnsi="Cambria" w:cs="Verdana"/>
          <w:sz w:val="24"/>
        </w:rPr>
        <w:t>Works Cited</w:t>
      </w:r>
    </w:p>
    <w:p w:rsidR="008A408E" w:rsidRDefault="001F7C39" w:rsidP="00E3019C">
      <w:pPr>
        <w:spacing w:after="0" w:line="480" w:lineRule="auto"/>
        <w:rPr>
          <w:ins w:id="17" w:author=" " w:date="2009-12-16T07:58:00Z"/>
          <w:rFonts w:ascii="Cambria" w:hAnsi="Cambria" w:cs="Verdana"/>
          <w:sz w:val="24"/>
        </w:rPr>
      </w:pPr>
      <w:r w:rsidRPr="001F7C39">
        <w:rPr>
          <w:rFonts w:ascii="Cambria" w:hAnsi="Cambria" w:cs="Verdana"/>
          <w:sz w:val="24"/>
        </w:rPr>
        <w:t xml:space="preserve">Flynn, Nick . "Poetry 180 ." </w:t>
      </w:r>
      <w:r w:rsidRPr="001F7C39">
        <w:rPr>
          <w:rFonts w:ascii="Cambria" w:hAnsi="Cambria" w:cs="Verdana"/>
          <w:i/>
          <w:iCs/>
          <w:sz w:val="24"/>
        </w:rPr>
        <w:t>Cartoon Physics, Part 1</w:t>
      </w:r>
      <w:r w:rsidRPr="001F7C39">
        <w:rPr>
          <w:rFonts w:ascii="Cambria" w:hAnsi="Cambria" w:cs="Verdana"/>
          <w:sz w:val="24"/>
        </w:rPr>
        <w:t>. N.p., n.d. Web. 9 Dec. 2009. &lt;htt</w:t>
      </w:r>
      <w:r>
        <w:rPr>
          <w:rFonts w:ascii="Cambria" w:hAnsi="Cambria" w:cs="Verdana"/>
          <w:sz w:val="24"/>
        </w:rPr>
        <w:t xml:space="preserve"> </w:t>
      </w:r>
      <w:r>
        <w:rPr>
          <w:rFonts w:ascii="Cambria" w:hAnsi="Cambria" w:cs="Verdana"/>
          <w:sz w:val="24"/>
        </w:rPr>
        <w:tab/>
      </w:r>
      <w:r w:rsidRPr="001F7C39">
        <w:rPr>
          <w:rFonts w:ascii="Cambria" w:hAnsi="Cambria" w:cs="Verdana"/>
          <w:sz w:val="24"/>
        </w:rPr>
        <w:t>p://www.loc.gov/poetry/180/038.html&gt;.</w:t>
      </w:r>
    </w:p>
    <w:p w:rsidR="004D1066" w:rsidRDefault="004D1066" w:rsidP="00E3019C">
      <w:pPr>
        <w:spacing w:after="0" w:line="480" w:lineRule="auto"/>
        <w:rPr>
          <w:ins w:id="18" w:author=" " w:date="2009-12-16T07:58:00Z"/>
          <w:rFonts w:ascii="Cambria" w:hAnsi="Cambria" w:cs="Verdana"/>
          <w:sz w:val="24"/>
        </w:rPr>
      </w:pPr>
    </w:p>
    <w:p w:rsidR="004D1066" w:rsidRPr="001F7C39" w:rsidRDefault="00A154CB" w:rsidP="00E3019C">
      <w:pPr>
        <w:spacing w:after="0" w:line="480" w:lineRule="auto"/>
        <w:rPr>
          <w:rFonts w:ascii="Cambria" w:hAnsi="Cambria"/>
          <w:sz w:val="24"/>
          <w:szCs w:val="24"/>
        </w:rPr>
      </w:pPr>
      <w:ins w:id="19" w:author=" " w:date="2009-12-16T07:58:00Z">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v:imagedata r:id="rId7" o:title=""/>
            </v:shape>
          </w:pict>
        </w:r>
      </w:ins>
    </w:p>
    <w:sectPr w:rsidR="004D1066" w:rsidRPr="001F7C39" w:rsidSect="00E72E52">
      <w:headerReference w:type="default" r:id="rId8"/>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10-01-04T14:34:00Z" w:initials="MSOffice">
    <w:p w:rsidR="0094355A" w:rsidRDefault="0094355A">
      <w:pPr>
        <w:pStyle w:val="CommentText"/>
      </w:pPr>
      <w:r>
        <w:rPr>
          <w:rStyle w:val="CommentReference"/>
        </w:rPr>
        <w:annotationRef/>
      </w:r>
      <w:r>
        <w:t>SIGNED: M. Lane (1.4.10)</w:t>
      </w:r>
    </w:p>
  </w:comment>
  <w:comment w:id="1" w:author=" " w:date="2009-12-16T07:54:00Z" w:initials="MSOffice">
    <w:p w:rsidR="004D1066" w:rsidRDefault="004D1066">
      <w:pPr>
        <w:pStyle w:val="CommentText"/>
      </w:pPr>
      <w:r>
        <w:rPr>
          <w:rStyle w:val="CommentReference"/>
        </w:rPr>
        <w:annotationRef/>
      </w:r>
      <w:r>
        <w:sym w:font="Wingdings" w:char="F04A"/>
      </w:r>
      <w:r>
        <w:t xml:space="preserve"> love the metaphor</w:t>
      </w:r>
    </w:p>
  </w:comment>
  <w:comment w:id="2" w:author=" " w:date="2009-12-16T07:55:00Z" w:initials="MSOffice">
    <w:p w:rsidR="004D1066" w:rsidRDefault="004D1066">
      <w:pPr>
        <w:pStyle w:val="CommentText"/>
      </w:pPr>
      <w:r>
        <w:rPr>
          <w:rStyle w:val="CommentReference"/>
        </w:rPr>
        <w:annotationRef/>
      </w:r>
      <w:r>
        <w:t>probably not essential to the construction of this paragraph…just head right into your thesis; otherwise, this is nicely constructed introduction that does a good job establishing your voice.</w:t>
      </w:r>
    </w:p>
  </w:comment>
  <w:comment w:id="4" w:author=" " w:date="2009-12-16T07:55:00Z" w:initials="MSOffice">
    <w:p w:rsidR="004D1066" w:rsidRDefault="004D1066">
      <w:pPr>
        <w:pStyle w:val="CommentText"/>
      </w:pPr>
      <w:r>
        <w:rPr>
          <w:rStyle w:val="CommentReference"/>
        </w:rPr>
        <w:annotationRef/>
      </w:r>
      <w:r>
        <w:t>very interesting</w:t>
      </w:r>
    </w:p>
  </w:comment>
  <w:comment w:id="5" w:author=" " w:date="2009-12-16T07:56:00Z" w:initials="MSOffice">
    <w:p w:rsidR="004D1066" w:rsidRDefault="004D1066">
      <w:pPr>
        <w:pStyle w:val="CommentText"/>
      </w:pPr>
      <w:r>
        <w:rPr>
          <w:rStyle w:val="CommentReference"/>
        </w:rPr>
        <w:annotationRef/>
      </w:r>
      <w:r>
        <w:t>Because you are talking about imagery, you need to be specific about the parts of your example that make this true.</w:t>
      </w:r>
    </w:p>
  </w:comment>
  <w:comment w:id="10" w:author=" " w:date="2009-12-16T07:56:00Z" w:initials="MSOffice">
    <w:p w:rsidR="004D1066" w:rsidRDefault="004D1066">
      <w:pPr>
        <w:pStyle w:val="CommentText"/>
      </w:pPr>
      <w:r>
        <w:rPr>
          <w:rStyle w:val="CommentReference"/>
        </w:rPr>
        <w:annotationRef/>
      </w:r>
      <w:r>
        <w:t xml:space="preserve">9.3 – unnecessary </w:t>
      </w:r>
    </w:p>
  </w:comment>
  <w:comment w:id="12" w:author=" " w:date="2009-12-16T07:57:00Z" w:initials="MSOffice">
    <w:p w:rsidR="004D1066" w:rsidRDefault="004D1066">
      <w:pPr>
        <w:pStyle w:val="CommentText"/>
      </w:pPr>
      <w:r>
        <w:rPr>
          <w:rStyle w:val="CommentReference"/>
        </w:rPr>
        <w:annotationRef/>
      </w:r>
      <w:r>
        <w:t>nice way to end this paragraph</w:t>
      </w:r>
    </w:p>
  </w:comment>
  <w:comment w:id="13" w:author=" " w:date="2009-12-16T07:58:00Z" w:initials="MSOffice">
    <w:p w:rsidR="004D1066" w:rsidRDefault="004D1066">
      <w:pPr>
        <w:pStyle w:val="CommentText"/>
      </w:pPr>
      <w:r>
        <w:rPr>
          <w:rStyle w:val="CommentReference"/>
        </w:rPr>
        <w:annotationRef/>
      </w:r>
      <w:r>
        <w:t>because they are tangible…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494" w:rsidRDefault="007A4494" w:rsidP="009039CB">
      <w:pPr>
        <w:spacing w:after="0" w:line="240" w:lineRule="auto"/>
      </w:pPr>
      <w:r>
        <w:separator/>
      </w:r>
    </w:p>
  </w:endnote>
  <w:endnote w:type="continuationSeparator" w:id="0">
    <w:p w:rsidR="007A4494" w:rsidRDefault="007A4494" w:rsidP="009039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494" w:rsidRDefault="007A4494" w:rsidP="009039CB">
      <w:pPr>
        <w:spacing w:after="0" w:line="240" w:lineRule="auto"/>
      </w:pPr>
      <w:r>
        <w:separator/>
      </w:r>
    </w:p>
  </w:footnote>
  <w:footnote w:type="continuationSeparator" w:id="0">
    <w:p w:rsidR="007A4494" w:rsidRDefault="007A4494" w:rsidP="009039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812" w:rsidRPr="001F7C39" w:rsidRDefault="00737812" w:rsidP="00E72E52">
    <w:pPr>
      <w:pStyle w:val="Header"/>
      <w:jc w:val="right"/>
      <w:rPr>
        <w:rFonts w:ascii="Cambria" w:hAnsi="Cambria"/>
      </w:rPr>
    </w:pPr>
    <w:r w:rsidRPr="001F7C39">
      <w:rPr>
        <w:rFonts w:ascii="Cambria" w:hAnsi="Cambria"/>
      </w:rPr>
      <w:t xml:space="preserve">Masters </w:t>
    </w:r>
    <w:r w:rsidR="00A154CB" w:rsidRPr="001F7C39">
      <w:rPr>
        <w:rStyle w:val="PageNumber"/>
        <w:rFonts w:ascii="Cambria" w:hAnsi="Cambria"/>
      </w:rPr>
      <w:fldChar w:fldCharType="begin"/>
    </w:r>
    <w:r w:rsidRPr="001F7C39">
      <w:rPr>
        <w:rStyle w:val="PageNumber"/>
        <w:rFonts w:ascii="Cambria" w:hAnsi="Cambria"/>
      </w:rPr>
      <w:instrText xml:space="preserve"> PAGE </w:instrText>
    </w:r>
    <w:r w:rsidR="00A154CB" w:rsidRPr="001F7C39">
      <w:rPr>
        <w:rStyle w:val="PageNumber"/>
        <w:rFonts w:ascii="Cambria" w:hAnsi="Cambria"/>
      </w:rPr>
      <w:fldChar w:fldCharType="separate"/>
    </w:r>
    <w:r w:rsidR="0094355A">
      <w:rPr>
        <w:rStyle w:val="PageNumber"/>
        <w:rFonts w:ascii="Cambria" w:hAnsi="Cambria"/>
        <w:noProof/>
      </w:rPr>
      <w:t>2</w:t>
    </w:r>
    <w:r w:rsidR="00A154CB" w:rsidRPr="001F7C39">
      <w:rPr>
        <w:rStyle w:val="PageNumber"/>
        <w:rFonts w:ascii="Cambria" w:hAnsi="Cambria"/>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oNotTrackMoves/>
  <w:defaultTabStop w:val="720"/>
  <w:characterSpacingControl w:val="doNotCompress"/>
  <w:footnotePr>
    <w:footnote w:id="-1"/>
    <w:footnote w:id="0"/>
  </w:footnotePr>
  <w:endnotePr>
    <w:endnote w:id="-1"/>
    <w:endnote w:id="0"/>
  </w:endnotePr>
  <w:compat/>
  <w:rsids>
    <w:rsidRoot w:val="00E3019C"/>
    <w:rsid w:val="0014735A"/>
    <w:rsid w:val="001F7C39"/>
    <w:rsid w:val="00494570"/>
    <w:rsid w:val="004B2C71"/>
    <w:rsid w:val="004B504D"/>
    <w:rsid w:val="004C3B6B"/>
    <w:rsid w:val="004D1066"/>
    <w:rsid w:val="004E24FB"/>
    <w:rsid w:val="00642B4B"/>
    <w:rsid w:val="00737812"/>
    <w:rsid w:val="007A4494"/>
    <w:rsid w:val="00802AB8"/>
    <w:rsid w:val="00871B23"/>
    <w:rsid w:val="008A408E"/>
    <w:rsid w:val="009039CB"/>
    <w:rsid w:val="0094355A"/>
    <w:rsid w:val="009D1988"/>
    <w:rsid w:val="00A154CB"/>
    <w:rsid w:val="00A41C24"/>
    <w:rsid w:val="00A533AD"/>
    <w:rsid w:val="00B363C0"/>
    <w:rsid w:val="00B43863"/>
    <w:rsid w:val="00BA7B2A"/>
    <w:rsid w:val="00C44107"/>
    <w:rsid w:val="00E16545"/>
    <w:rsid w:val="00E17EC3"/>
    <w:rsid w:val="00E21654"/>
    <w:rsid w:val="00E3019C"/>
    <w:rsid w:val="00E72E52"/>
    <w:rsid w:val="00EF442A"/>
    <w:rsid w:val="00F422C2"/>
    <w:rsid w:val="00FC68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C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9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039CB"/>
  </w:style>
  <w:style w:type="paragraph" w:styleId="Footer">
    <w:name w:val="footer"/>
    <w:basedOn w:val="Normal"/>
    <w:link w:val="FooterChar"/>
    <w:uiPriority w:val="99"/>
    <w:semiHidden/>
    <w:unhideWhenUsed/>
    <w:rsid w:val="009039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039CB"/>
  </w:style>
  <w:style w:type="character" w:styleId="PageNumber">
    <w:name w:val="page number"/>
    <w:basedOn w:val="DefaultParagraphFont"/>
    <w:uiPriority w:val="99"/>
    <w:semiHidden/>
    <w:unhideWhenUsed/>
    <w:rsid w:val="00E72E52"/>
  </w:style>
  <w:style w:type="character" w:styleId="CommentReference">
    <w:name w:val="annotation reference"/>
    <w:basedOn w:val="DefaultParagraphFont"/>
    <w:uiPriority w:val="99"/>
    <w:semiHidden/>
    <w:unhideWhenUsed/>
    <w:rsid w:val="004D1066"/>
    <w:rPr>
      <w:sz w:val="16"/>
      <w:szCs w:val="16"/>
    </w:rPr>
  </w:style>
  <w:style w:type="paragraph" w:styleId="CommentText">
    <w:name w:val="annotation text"/>
    <w:basedOn w:val="Normal"/>
    <w:link w:val="CommentTextChar"/>
    <w:uiPriority w:val="99"/>
    <w:semiHidden/>
    <w:unhideWhenUsed/>
    <w:rsid w:val="004D1066"/>
    <w:pPr>
      <w:spacing w:line="240" w:lineRule="auto"/>
    </w:pPr>
    <w:rPr>
      <w:sz w:val="20"/>
      <w:szCs w:val="20"/>
    </w:rPr>
  </w:style>
  <w:style w:type="character" w:customStyle="1" w:styleId="CommentTextChar">
    <w:name w:val="Comment Text Char"/>
    <w:basedOn w:val="DefaultParagraphFont"/>
    <w:link w:val="CommentText"/>
    <w:uiPriority w:val="99"/>
    <w:semiHidden/>
    <w:rsid w:val="004D1066"/>
    <w:rPr>
      <w:sz w:val="20"/>
      <w:szCs w:val="20"/>
    </w:rPr>
  </w:style>
  <w:style w:type="paragraph" w:styleId="CommentSubject">
    <w:name w:val="annotation subject"/>
    <w:basedOn w:val="CommentText"/>
    <w:next w:val="CommentText"/>
    <w:link w:val="CommentSubjectChar"/>
    <w:uiPriority w:val="99"/>
    <w:semiHidden/>
    <w:unhideWhenUsed/>
    <w:rsid w:val="004D1066"/>
    <w:rPr>
      <w:b/>
      <w:bCs/>
    </w:rPr>
  </w:style>
  <w:style w:type="character" w:customStyle="1" w:styleId="CommentSubjectChar">
    <w:name w:val="Comment Subject Char"/>
    <w:basedOn w:val="CommentTextChar"/>
    <w:link w:val="CommentSubject"/>
    <w:uiPriority w:val="99"/>
    <w:semiHidden/>
    <w:rsid w:val="004D1066"/>
    <w:rPr>
      <w:b/>
      <w:bCs/>
    </w:rPr>
  </w:style>
  <w:style w:type="paragraph" w:styleId="BalloonText">
    <w:name w:val="Balloon Text"/>
    <w:basedOn w:val="Normal"/>
    <w:link w:val="BalloonTextChar"/>
    <w:uiPriority w:val="99"/>
    <w:semiHidden/>
    <w:unhideWhenUsed/>
    <w:rsid w:val="004D10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0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926</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2009-12-10T00:53:00Z</cp:lastPrinted>
  <dcterms:created xsi:type="dcterms:W3CDTF">2010-01-04T19:34:00Z</dcterms:created>
  <dcterms:modified xsi:type="dcterms:W3CDTF">2010-01-04T19:34:00Z</dcterms:modified>
</cp:coreProperties>
</file>